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29879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0" w:author="Unknown" w:date="2012-04-18T22:46:00Z" w:original="Chapter %1:1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  <w:bookmarkStart w:id="1" w:name="_Toc244015017"/>
      <w:bookmarkStart w:id="2" w:name="_Toc119803957"/>
    </w:p>
    <w:p w14:paraId="42004721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3" w:author="Unknown" w:date="2012-04-18T22:46:00Z" w:original="Chapter %1:2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</w:p>
    <w:p w14:paraId="1FB5896B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4" w:author="Unknown" w:date="2012-04-18T22:46:00Z" w:original="Chapter %1:3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</w:p>
    <w:p w14:paraId="12658BD7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5" w:author="Unknown" w:date="2012-04-18T22:46:00Z" w:original="Chapter %1:4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</w:p>
    <w:p w14:paraId="5CB272E6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6" w:author="Unknown" w:date="2012-04-18T22:46:00Z" w:original="Chapter %1:5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</w:p>
    <w:p w14:paraId="44EEB972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7" w:author="Unknown" w:date="2012-04-18T22:46:00Z" w:original="Chapter %1:6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</w:p>
    <w:p w14:paraId="154D26BB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8" w:author="Unknown" w:date="2012-04-18T22:46:00Z" w:original="Chapter %1:7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</w:p>
    <w:p w14:paraId="4BD37F04" w14:textId="77777777" w:rsidR="000E6F1B" w:rsidRPr="00F53FE7" w:rsidRDefault="000E6F1B" w:rsidP="00F53FE7">
      <w:pPr>
        <w:pStyle w:val="ListParagraph"/>
        <w:keepNext/>
        <w:keepLines/>
        <w:numPr>
          <w:ilvl w:val="0"/>
          <w:numId w:val="3"/>
          <w:numberingChange w:id="9" w:author="Unknown" w:date="2012-04-18T22:46:00Z" w:original="Chapter %1:8:0:"/>
        </w:numPr>
        <w:pBdr>
          <w:bottom w:val="single" w:sz="2" w:space="1" w:color="000000"/>
        </w:pBdr>
        <w:tabs>
          <w:tab w:val="left" w:pos="567"/>
          <w:tab w:val="left" w:pos="2304"/>
        </w:tabs>
        <w:suppressAutoHyphens/>
        <w:spacing w:before="240" w:after="120" w:line="240" w:lineRule="auto"/>
        <w:ind w:left="0" w:right="-1"/>
        <w:contextualSpacing w:val="0"/>
        <w:outlineLvl w:val="0"/>
        <w:rPr>
          <w:rFonts w:ascii="Arial" w:hAnsi="Arial" w:cs="Arial"/>
          <w:b/>
          <w:bCs/>
          <w:vanish/>
          <w:spacing w:val="8"/>
          <w:sz w:val="32"/>
          <w:lang w:eastAsia="zh-CN"/>
        </w:rPr>
      </w:pPr>
    </w:p>
    <w:p w14:paraId="0BBCA74E" w14:textId="77777777" w:rsidR="000E6F1B" w:rsidRPr="004C72CD" w:rsidRDefault="000E6F1B" w:rsidP="00F53FE7">
      <w:pPr>
        <w:pStyle w:val="Heading2"/>
        <w:numPr>
          <w:numberingChange w:id="10" w:author="Unknown" w:date="2012-04-18T22:46:00Z" w:original="%1:8:0:.%2:11:0:"/>
        </w:numPr>
      </w:pPr>
      <w:r>
        <w:t>Preservation of Historic Aids to Navigation</w:t>
      </w:r>
      <w:bookmarkEnd w:id="1"/>
      <w:r>
        <w:t xml:space="preserve"> </w:t>
      </w:r>
      <w:r w:rsidRPr="004C72CD">
        <w:t xml:space="preserve"> </w:t>
      </w:r>
      <w:bookmarkEnd w:id="2"/>
    </w:p>
    <w:p w14:paraId="5F6B0F8F" w14:textId="77777777" w:rsidR="000E6F1B" w:rsidRDefault="000E6F1B" w:rsidP="00E93519">
      <w:pPr>
        <w:pStyle w:val="PARAGRAPH"/>
      </w:pPr>
      <w:r w:rsidRPr="004C72CD">
        <w:t xml:space="preserve">The IALA </w:t>
      </w:r>
      <w:proofErr w:type="gramStart"/>
      <w:r w:rsidRPr="004C72CD">
        <w:t>Advisory Panel on the Preservation of Lighthouses, Aids to Navigation, and Related Equipment of Historic Interest (PHL) was established by the IALA Council</w:t>
      </w:r>
      <w:proofErr w:type="gramEnd"/>
      <w:r w:rsidRPr="004C72CD">
        <w:t xml:space="preserve"> in 1996 in response to membership interest in the heritage value of lighthouses.  In 2002, this Panel became part of the IALA Committee on Engineering, Environment, and Preservation (EEP).  </w:t>
      </w:r>
    </w:p>
    <w:p w14:paraId="2940D1F1" w14:textId="77777777" w:rsidR="000E6F1B" w:rsidRPr="004C72CD" w:rsidRDefault="000E6F1B" w:rsidP="00E93519">
      <w:pPr>
        <w:pStyle w:val="PARAGRAPH"/>
      </w:pPr>
      <w:r w:rsidRPr="004C72CD">
        <w:t>Objectives:</w:t>
      </w:r>
    </w:p>
    <w:p w14:paraId="36C2E118" w14:textId="77777777" w:rsidR="000E6F1B" w:rsidRPr="004C72CD" w:rsidRDefault="000E6F1B" w:rsidP="00707DF5">
      <w:pPr>
        <w:pStyle w:val="ListBullet"/>
        <w:numPr>
          <w:ilvl w:val="0"/>
          <w:numId w:val="7"/>
          <w:numberingChange w:id="11" w:author="Unknown" w:date="2012-04-18T22:46:00Z" w:original=""/>
        </w:numPr>
        <w:tabs>
          <w:tab w:val="clear" w:pos="360"/>
          <w:tab w:val="num" w:pos="720"/>
        </w:tabs>
        <w:ind w:left="720"/>
      </w:pPr>
      <w:proofErr w:type="gramStart"/>
      <w:r w:rsidRPr="004C72CD">
        <w:t>to</w:t>
      </w:r>
      <w:proofErr w:type="gramEnd"/>
      <w:r w:rsidRPr="004C72CD">
        <w:t xml:space="preserve"> encourage </w:t>
      </w:r>
      <w:r>
        <w:t xml:space="preserve">a greater </w:t>
      </w:r>
      <w:r w:rsidRPr="004C72CD">
        <w:t xml:space="preserve">commitment by members to preserve </w:t>
      </w:r>
      <w:r>
        <w:t xml:space="preserve">the </w:t>
      </w:r>
      <w:r w:rsidRPr="004C72CD">
        <w:t xml:space="preserve">historic </w:t>
      </w:r>
      <w:r>
        <w:t>aspects of their service</w:t>
      </w:r>
      <w:r w:rsidRPr="004C72CD">
        <w:t>;</w:t>
      </w:r>
    </w:p>
    <w:p w14:paraId="6D4227B0" w14:textId="77777777" w:rsidR="000E6F1B" w:rsidRPr="004C72CD" w:rsidRDefault="000E6F1B" w:rsidP="00707DF5">
      <w:pPr>
        <w:pStyle w:val="ListBullet"/>
        <w:numPr>
          <w:numberingChange w:id="12" w:author="Unknown" w:date="2012-04-18T22:46:00Z" w:original=""/>
        </w:numPr>
      </w:pPr>
      <w:proofErr w:type="gramStart"/>
      <w:r w:rsidRPr="004C72CD">
        <w:t>to</w:t>
      </w:r>
      <w:proofErr w:type="gramEnd"/>
      <w:r w:rsidRPr="004C72CD">
        <w:t xml:space="preserve"> encourage member countries to see the preservation of their own lighthouses in an international context;</w:t>
      </w:r>
    </w:p>
    <w:p w14:paraId="1DF98034" w14:textId="77777777" w:rsidR="000E6F1B" w:rsidRPr="004C72CD" w:rsidRDefault="000E6F1B" w:rsidP="00707DF5">
      <w:pPr>
        <w:pStyle w:val="ListBullet"/>
        <w:numPr>
          <w:numberingChange w:id="13" w:author="Unknown" w:date="2012-04-18T22:46:00Z" w:original=""/>
        </w:numPr>
      </w:pPr>
      <w:proofErr w:type="gramStart"/>
      <w:r w:rsidRPr="004C72CD">
        <w:t>to</w:t>
      </w:r>
      <w:proofErr w:type="gramEnd"/>
      <w:r w:rsidRPr="004C72CD">
        <w:t xml:space="preserve"> share information on the subject between both members and non-members, with particular attention being given to the complementary use of lighthouses;</w:t>
      </w:r>
    </w:p>
    <w:p w14:paraId="07B808B6" w14:textId="77777777" w:rsidR="000E6F1B" w:rsidRDefault="000E6F1B" w:rsidP="00707DF5">
      <w:pPr>
        <w:pStyle w:val="ListBullet"/>
        <w:numPr>
          <w:numberingChange w:id="14" w:author="Unknown" w:date="2012-04-18T22:46:00Z" w:original=""/>
        </w:numPr>
      </w:pPr>
      <w:proofErr w:type="gramStart"/>
      <w:r w:rsidRPr="004C72CD">
        <w:t>to</w:t>
      </w:r>
      <w:proofErr w:type="gramEnd"/>
      <w:r w:rsidRPr="004C72CD">
        <w:t xml:space="preserve"> research and document strategies on the conservation of historic lighthouses, particularly in relation to changes in t</w:t>
      </w:r>
      <w:r>
        <w:t>echnology and working practices;</w:t>
      </w:r>
    </w:p>
    <w:p w14:paraId="3A32DBF9" w14:textId="77777777" w:rsidR="000E6F1B" w:rsidRPr="004C72CD" w:rsidRDefault="000E6F1B" w:rsidP="00707DF5">
      <w:pPr>
        <w:pStyle w:val="ListBullet"/>
        <w:numPr>
          <w:numberingChange w:id="15" w:author="Unknown" w:date="2012-04-18T22:46:00Z" w:original=""/>
        </w:numPr>
      </w:pPr>
      <w:r>
        <w:t xml:space="preserve">To encourage members interaction with related industries to bring forward common projects in the protection of historic lighthouses. </w:t>
      </w:r>
    </w:p>
    <w:p w14:paraId="4C2DBF97" w14:textId="77777777" w:rsidR="000E6F1B" w:rsidRPr="004C72CD" w:rsidRDefault="000E6F1B" w:rsidP="00E93519">
      <w:pPr>
        <w:pStyle w:val="PARAGRAPH"/>
      </w:pPr>
      <w:r w:rsidRPr="004C72CD">
        <w:t>Examples of work accomplished to date:</w:t>
      </w:r>
    </w:p>
    <w:p w14:paraId="121BDF6C" w14:textId="77777777" w:rsidR="000E6F1B" w:rsidRPr="004C72CD" w:rsidRDefault="000E6F1B" w:rsidP="00484F7A">
      <w:pPr>
        <w:pStyle w:val="ListBullet"/>
        <w:numPr>
          <w:numberingChange w:id="16" w:author="Unknown" w:date="2012-04-18T22:46:00Z" w:original=""/>
        </w:numPr>
      </w:pPr>
      <w:proofErr w:type="gramStart"/>
      <w:r w:rsidRPr="004C72CD">
        <w:t>the</w:t>
      </w:r>
      <w:proofErr w:type="gramEnd"/>
      <w:r w:rsidRPr="004C72CD">
        <w:t xml:space="preserve"> creation of the format for an IALA database for recording details of historic lighthouses;</w:t>
      </w:r>
    </w:p>
    <w:p w14:paraId="5256E45C" w14:textId="77777777" w:rsidR="000E6F1B" w:rsidRPr="004C72CD" w:rsidRDefault="000E6F1B" w:rsidP="00484F7A">
      <w:pPr>
        <w:pStyle w:val="ListBullet"/>
        <w:numPr>
          <w:numberingChange w:id="17" w:author="Unknown" w:date="2012-04-18T22:46:00Z" w:original=""/>
        </w:numPr>
      </w:pPr>
      <w:proofErr w:type="gramStart"/>
      <w:r w:rsidRPr="004C72CD">
        <w:t>a</w:t>
      </w:r>
      <w:proofErr w:type="gramEnd"/>
      <w:r w:rsidRPr="004C72CD">
        <w:t xml:space="preserve"> book, titled “Lighthouses of the World” was published in 1998 with English, French, German and Spanish versions, featuring over 180 historic lighthouses from around the world;</w:t>
      </w:r>
    </w:p>
    <w:p w14:paraId="6A838B1D" w14:textId="77777777" w:rsidR="000E6F1B" w:rsidRPr="004C72CD" w:rsidRDefault="000E6F1B" w:rsidP="00484F7A">
      <w:pPr>
        <w:pStyle w:val="ListBullet"/>
        <w:numPr>
          <w:numberingChange w:id="18" w:author="Unknown" w:date="2012-04-18T22:46:00Z" w:original=""/>
        </w:numPr>
      </w:pPr>
      <w:proofErr w:type="gramStart"/>
      <w:r w:rsidRPr="004C72CD">
        <w:t>a</w:t>
      </w:r>
      <w:proofErr w:type="gramEnd"/>
      <w:r w:rsidRPr="004C72CD">
        <w:t xml:space="preserve"> Workshop in Kristiansand, Norway on “The Alternative Use of Historic Lighthouses in 2000;</w:t>
      </w:r>
    </w:p>
    <w:p w14:paraId="537CD4BD" w14:textId="77777777" w:rsidR="000E6F1B" w:rsidRPr="004C72CD" w:rsidRDefault="000E6F1B" w:rsidP="00484F7A">
      <w:pPr>
        <w:pStyle w:val="ListBullet"/>
        <w:numPr>
          <w:numberingChange w:id="19" w:author="Unknown" w:date="2012-04-18T22:46:00Z" w:original=""/>
        </w:numPr>
      </w:pPr>
      <w:proofErr w:type="gramStart"/>
      <w:r w:rsidRPr="004C72CD">
        <w:lastRenderedPageBreak/>
        <w:t>a</w:t>
      </w:r>
      <w:proofErr w:type="gramEnd"/>
      <w:r w:rsidRPr="004C72CD">
        <w:t xml:space="preserve"> Seminar on the “Practical Aspects of Lighthouse Preservation” in 2005 in Gothenburg, Sweden;</w:t>
      </w:r>
    </w:p>
    <w:p w14:paraId="76FA4481" w14:textId="77777777" w:rsidR="000E6F1B" w:rsidRPr="004C72CD" w:rsidRDefault="000E6F1B" w:rsidP="00484F7A">
      <w:pPr>
        <w:pStyle w:val="ListBullet"/>
        <w:numPr>
          <w:numberingChange w:id="20" w:author="Unknown" w:date="2012-04-18T22:46:00Z" w:original=""/>
        </w:numPr>
      </w:pPr>
      <w:r w:rsidRPr="004C72CD">
        <w:t>The IALA Conservation Manual was published in 2006 to provide guidance to members on many aspects of Historic Lighthouses Conservation;</w:t>
      </w:r>
    </w:p>
    <w:p w14:paraId="7A22EDA3" w14:textId="77777777" w:rsidR="000E6F1B" w:rsidRDefault="000E6F1B" w:rsidP="00484F7A">
      <w:pPr>
        <w:pStyle w:val="ListBullet"/>
        <w:numPr>
          <w:numberingChange w:id="21" w:author="Unknown" w:date="2012-04-18T22:46:00Z" w:original=""/>
        </w:numPr>
      </w:pPr>
      <w:proofErr w:type="gramStart"/>
      <w:r>
        <w:t>a</w:t>
      </w:r>
      <w:proofErr w:type="gramEnd"/>
      <w:r w:rsidRPr="004C72CD">
        <w:t xml:space="preserve"> Seminar on the “Heritage Issues of Introducing New Technologies in Aids to Navigation” in Santander, Spain in 2009;</w:t>
      </w:r>
      <w:r w:rsidRPr="00484F7A">
        <w:t xml:space="preserve"> </w:t>
      </w:r>
      <w:r>
        <w:t xml:space="preserve">some key conclusions and recommendations of the seminar were: </w:t>
      </w:r>
    </w:p>
    <w:p w14:paraId="29039242" w14:textId="77777777" w:rsidR="000E6F1B" w:rsidRDefault="000E6F1B" w:rsidP="00484F7A">
      <w:pPr>
        <w:pStyle w:val="ListBullet"/>
        <w:numPr>
          <w:ilvl w:val="0"/>
          <w:numId w:val="4"/>
          <w:numberingChange w:id="22" w:author="Unknown" w:date="2012-04-18T22:46:00Z" w:original="-"/>
        </w:numPr>
        <w:ind w:left="1440"/>
      </w:pPr>
      <w:r>
        <w:t xml:space="preserve">Change is inevitable. Ideally, changes made during the development of a historical </w:t>
      </w:r>
      <w:proofErr w:type="spellStart"/>
      <w:r>
        <w:t>AtoN</w:t>
      </w:r>
      <w:proofErr w:type="spellEnd"/>
      <w:r>
        <w:t xml:space="preserve"> site should be reversible and in all cases properly documented.</w:t>
      </w:r>
    </w:p>
    <w:p w14:paraId="090EB430" w14:textId="77777777" w:rsidR="000E6F1B" w:rsidRDefault="000E6F1B" w:rsidP="00484F7A">
      <w:pPr>
        <w:pStyle w:val="ListBullet"/>
        <w:numPr>
          <w:ilvl w:val="1"/>
          <w:numId w:val="6"/>
          <w:numberingChange w:id="23" w:author="Unknown" w:date="2012-04-18T22:46:00Z" w:original="-"/>
        </w:numPr>
      </w:pPr>
      <w:r>
        <w:t xml:space="preserve">The preservation and documentation of </w:t>
      </w:r>
      <w:proofErr w:type="spellStart"/>
      <w:r>
        <w:t>AtoN</w:t>
      </w:r>
      <w:proofErr w:type="spellEnd"/>
      <w:r>
        <w:t xml:space="preserve"> should focus on whole sites and include historical developments and achievements in technical equipment and related human experiences. Documentation should include the experiences and recollections of those involved in operating </w:t>
      </w:r>
      <w:proofErr w:type="spellStart"/>
      <w:r>
        <w:t>AtoN</w:t>
      </w:r>
      <w:proofErr w:type="spellEnd"/>
      <w:r>
        <w:t xml:space="preserve">, as well as those involved in their conservation. </w:t>
      </w:r>
    </w:p>
    <w:p w14:paraId="1423507C" w14:textId="77777777" w:rsidR="000E6F1B" w:rsidRDefault="000E6F1B" w:rsidP="00484F7A">
      <w:pPr>
        <w:pStyle w:val="ListBullet"/>
        <w:numPr>
          <w:ilvl w:val="1"/>
          <w:numId w:val="6"/>
          <w:numberingChange w:id="24" w:author="Unknown" w:date="2012-04-18T22:46:00Z" w:original="-"/>
        </w:numPr>
      </w:pPr>
      <w:r>
        <w:t xml:space="preserve">Radionavigation aids were an important part of </w:t>
      </w:r>
      <w:proofErr w:type="spellStart"/>
      <w:r>
        <w:t>AtoN</w:t>
      </w:r>
      <w:proofErr w:type="spellEnd"/>
      <w:r>
        <w:t xml:space="preserve"> technology in the 20</w:t>
      </w:r>
      <w:r w:rsidRPr="00BD0659">
        <w:rPr>
          <w:vertAlign w:val="superscript"/>
        </w:rPr>
        <w:t>th</w:t>
      </w:r>
      <w:r>
        <w:t xml:space="preserve"> century and there is a need to document and disseminate this aspect of </w:t>
      </w:r>
      <w:proofErr w:type="spellStart"/>
      <w:r>
        <w:t>AtoN</w:t>
      </w:r>
      <w:proofErr w:type="spellEnd"/>
      <w:r>
        <w:t xml:space="preserve"> heritage.</w:t>
      </w:r>
    </w:p>
    <w:p w14:paraId="29D35D9F" w14:textId="77777777" w:rsidR="000E6F1B" w:rsidRPr="004C72CD" w:rsidRDefault="000E6F1B" w:rsidP="00F638EC">
      <w:pPr>
        <w:pStyle w:val="ListBullet"/>
        <w:numPr>
          <w:numberingChange w:id="25" w:author="Unknown" w:date="2012-04-18T22:46:00Z" w:original=""/>
        </w:numPr>
      </w:pPr>
      <w:proofErr w:type="gramStart"/>
      <w:r>
        <w:t>a</w:t>
      </w:r>
      <w:proofErr w:type="gramEnd"/>
      <w:r>
        <w:t xml:space="preserve"> Seminar on the “Preservation of Lighthouse Heritage” in Athens, Greece in 2013 gathering high level professionals from different areas related to the Cultural Heritage.</w:t>
      </w:r>
    </w:p>
    <w:p w14:paraId="2CBB558F" w14:textId="77777777" w:rsidR="000E6F1B" w:rsidRPr="00A31471" w:rsidRDefault="000E6F1B" w:rsidP="00A31471">
      <w:p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O</w:t>
      </w:r>
      <w:r w:rsidRPr="00A31471">
        <w:rPr>
          <w:rFonts w:ascii="Times New Roman" w:hAnsi="Times New Roman"/>
          <w:sz w:val="24"/>
          <w:szCs w:val="24"/>
          <w:lang w:eastAsia="en-GB"/>
        </w:rPr>
        <w:t>ne of the eighteen recommendations from the 17</w:t>
      </w:r>
      <w:r w:rsidRPr="00A31471">
        <w:rPr>
          <w:rFonts w:ascii="Times New Roman" w:hAnsi="Times New Roman"/>
          <w:sz w:val="24"/>
          <w:szCs w:val="24"/>
          <w:vertAlign w:val="superscript"/>
          <w:lang w:eastAsia="en-GB"/>
        </w:rPr>
        <w:t>th</w:t>
      </w:r>
      <w:r w:rsidRPr="00A31471">
        <w:rPr>
          <w:rFonts w:ascii="Times New Roman" w:hAnsi="Times New Roman"/>
          <w:sz w:val="24"/>
          <w:szCs w:val="24"/>
          <w:lang w:eastAsia="en-GB"/>
        </w:rPr>
        <w:t xml:space="preserve"> IALA Conference held in </w:t>
      </w:r>
      <w:proofErr w:type="spellStart"/>
      <w:r w:rsidRPr="00A31471">
        <w:rPr>
          <w:rFonts w:ascii="Times New Roman" w:hAnsi="Times New Roman"/>
          <w:sz w:val="24"/>
          <w:szCs w:val="24"/>
          <w:lang w:eastAsia="en-GB"/>
        </w:rPr>
        <w:t>Capetown</w:t>
      </w:r>
      <w:proofErr w:type="spellEnd"/>
      <w:r w:rsidRPr="00A31471">
        <w:rPr>
          <w:rFonts w:ascii="Times New Roman" w:hAnsi="Times New Roman"/>
          <w:sz w:val="24"/>
          <w:szCs w:val="24"/>
          <w:lang w:eastAsia="en-GB"/>
        </w:rPr>
        <w:t>, South Africa in March 2010</w:t>
      </w:r>
      <w:r>
        <w:rPr>
          <w:rFonts w:ascii="Times New Roman" w:hAnsi="Times New Roman"/>
          <w:sz w:val="24"/>
          <w:szCs w:val="24"/>
          <w:lang w:eastAsia="en-GB"/>
        </w:rPr>
        <w:t>,</w:t>
      </w:r>
      <w:r w:rsidRPr="00A31471">
        <w:rPr>
          <w:rFonts w:ascii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/>
          <w:sz w:val="24"/>
          <w:szCs w:val="24"/>
          <w:lang w:eastAsia="en-GB"/>
        </w:rPr>
        <w:t>stating that “</w:t>
      </w:r>
      <w:r w:rsidRPr="00E93519">
        <w:rPr>
          <w:rFonts w:ascii="Times New Roman" w:hAnsi="Times New Roman"/>
          <w:sz w:val="24"/>
          <w:szCs w:val="24"/>
          <w:lang w:eastAsia="en-GB"/>
        </w:rPr>
        <w:t>IALA should continue to provide guidance on the preservation and maintenance of historic equipment and artefacts</w:t>
      </w:r>
      <w:r w:rsidRPr="00E93519">
        <w:rPr>
          <w:rFonts w:ascii="Times New Roman" w:hAnsi="Times New Roman"/>
          <w:sz w:val="20"/>
          <w:szCs w:val="24"/>
          <w:lang w:eastAsia="en-GB"/>
        </w:rPr>
        <w:t>”</w:t>
      </w:r>
      <w:r>
        <w:rPr>
          <w:rFonts w:ascii="Times New Roman" w:hAnsi="Times New Roman"/>
          <w:sz w:val="20"/>
          <w:szCs w:val="24"/>
          <w:lang w:eastAsia="en-GB"/>
        </w:rPr>
        <w:t xml:space="preserve"> </w:t>
      </w:r>
      <w:r w:rsidRPr="00A31471">
        <w:rPr>
          <w:rFonts w:ascii="Times New Roman" w:hAnsi="Times New Roman"/>
          <w:sz w:val="24"/>
          <w:szCs w:val="24"/>
          <w:lang w:eastAsia="en-GB"/>
        </w:rPr>
        <w:t xml:space="preserve">confirms that the work of IALA on guidelines and the exchange of information relating to the Conservation of Historic Lighthouses is still considered important </w:t>
      </w:r>
      <w:r>
        <w:rPr>
          <w:rFonts w:ascii="Times New Roman" w:hAnsi="Times New Roman"/>
          <w:sz w:val="24"/>
          <w:szCs w:val="24"/>
          <w:lang w:eastAsia="en-GB"/>
        </w:rPr>
        <w:t>by</w:t>
      </w:r>
      <w:r w:rsidRPr="00A31471">
        <w:rPr>
          <w:rFonts w:ascii="Times New Roman" w:hAnsi="Times New Roman"/>
          <w:sz w:val="24"/>
          <w:szCs w:val="24"/>
          <w:lang w:eastAsia="en-GB"/>
        </w:rPr>
        <w:t xml:space="preserve"> its members.</w:t>
      </w:r>
    </w:p>
    <w:p w14:paraId="29CE1CA7" w14:textId="77777777" w:rsidR="000E6F1B" w:rsidRDefault="000E6F1B" w:rsidP="00E93519">
      <w:pPr>
        <w:pStyle w:val="ListBullet"/>
        <w:numPr>
          <w:ilvl w:val="0"/>
          <w:numId w:val="0"/>
        </w:numPr>
      </w:pPr>
    </w:p>
    <w:p w14:paraId="632DF401" w14:textId="77777777" w:rsidR="000E6F1B" w:rsidRPr="004C72CD" w:rsidRDefault="000E6F1B" w:rsidP="00E93519">
      <w:pPr>
        <w:pStyle w:val="ReferenceNote"/>
        <w:pBdr>
          <w:bottom w:val="single" w:sz="4" w:space="0" w:color="auto"/>
        </w:pBdr>
      </w:pPr>
      <w:r w:rsidRPr="004C72CD">
        <w:t>Refer to IALA publication</w:t>
      </w:r>
      <w:r>
        <w:t>s</w:t>
      </w:r>
      <w:r w:rsidRPr="004C72CD">
        <w:t>:</w:t>
      </w:r>
    </w:p>
    <w:p w14:paraId="74F6B32F" w14:textId="77777777" w:rsidR="000E6F1B" w:rsidRDefault="000E6F1B" w:rsidP="00E93519">
      <w:pPr>
        <w:pStyle w:val="ReferenceNote"/>
        <w:pBdr>
          <w:bottom w:val="single" w:sz="4" w:space="0" w:color="auto"/>
        </w:pBdr>
        <w:rPr>
          <w:bCs w:val="0"/>
          <w:i/>
          <w:iCs/>
          <w:color w:val="0000FF"/>
        </w:rPr>
      </w:pPr>
      <w:r w:rsidRPr="003A15F1">
        <w:rPr>
          <w:bCs w:val="0"/>
          <w:i/>
          <w:iCs/>
          <w:color w:val="0000FF"/>
        </w:rPr>
        <w:t>IALA Lighthouse Conservation Manual</w:t>
      </w:r>
    </w:p>
    <w:p w14:paraId="374516B3" w14:textId="77777777" w:rsidR="000E6F1B" w:rsidRPr="00D45366" w:rsidRDefault="000E6F1B" w:rsidP="00D45366">
      <w:pPr>
        <w:pStyle w:val="ReferenceNote"/>
        <w:pBdr>
          <w:bottom w:val="single" w:sz="4" w:space="0" w:color="auto"/>
        </w:pBdr>
        <w:rPr>
          <w:bCs w:val="0"/>
          <w:i/>
          <w:iCs/>
          <w:color w:val="0000FF"/>
        </w:rPr>
      </w:pPr>
      <w:r w:rsidRPr="00D45366">
        <w:rPr>
          <w:bCs w:val="0"/>
          <w:i/>
          <w:iCs/>
          <w:color w:val="0000FF"/>
        </w:rPr>
        <w:t>IALA Guideline No. 1063 on Agreements for Complementary use of Lighthouse Property</w:t>
      </w:r>
    </w:p>
    <w:p w14:paraId="708497FB" w14:textId="77777777" w:rsidR="000E6F1B" w:rsidRPr="00D45366" w:rsidRDefault="000E6F1B" w:rsidP="00D45366">
      <w:pPr>
        <w:pStyle w:val="ReferenceNote"/>
        <w:pBdr>
          <w:bottom w:val="single" w:sz="4" w:space="0" w:color="auto"/>
        </w:pBdr>
        <w:rPr>
          <w:bCs w:val="0"/>
          <w:i/>
          <w:iCs/>
          <w:color w:val="0000FF"/>
        </w:rPr>
      </w:pPr>
      <w:r w:rsidRPr="00D45366">
        <w:rPr>
          <w:bCs w:val="0"/>
          <w:i/>
          <w:iCs/>
          <w:color w:val="0000FF"/>
        </w:rPr>
        <w:t>IALA Guideline No. 1074 on Branding and Marketing of Historic Lighthouses</w:t>
      </w:r>
    </w:p>
    <w:p w14:paraId="29C778E9" w14:textId="77777777" w:rsidR="000E6F1B" w:rsidRDefault="000E6F1B" w:rsidP="00D45366">
      <w:pPr>
        <w:pStyle w:val="ReferenceNote"/>
        <w:pBdr>
          <w:bottom w:val="single" w:sz="4" w:space="0" w:color="auto"/>
        </w:pBdr>
        <w:rPr>
          <w:bCs w:val="0"/>
          <w:i/>
          <w:iCs/>
          <w:color w:val="0000FF"/>
        </w:rPr>
      </w:pPr>
      <w:r w:rsidRPr="00D45366">
        <w:rPr>
          <w:bCs w:val="0"/>
          <w:i/>
          <w:iCs/>
          <w:color w:val="0000FF"/>
        </w:rPr>
        <w:t>IALA Guideline No. 1075 on a Business Plan for Complementary Use of a Historic Lighthouse</w:t>
      </w:r>
    </w:p>
    <w:p w14:paraId="64765EE1" w14:textId="77777777" w:rsidR="000E6F1B" w:rsidRDefault="000E6F1B" w:rsidP="00D45366">
      <w:pPr>
        <w:pStyle w:val="ReferenceNote"/>
        <w:pBdr>
          <w:bottom w:val="single" w:sz="4" w:space="0" w:color="auto"/>
        </w:pBdr>
        <w:rPr>
          <w:bCs w:val="0"/>
          <w:i/>
          <w:iCs/>
          <w:color w:val="0000FF"/>
        </w:rPr>
      </w:pPr>
      <w:r w:rsidRPr="00D45366">
        <w:rPr>
          <w:bCs w:val="0"/>
          <w:i/>
          <w:iCs/>
          <w:color w:val="0000FF"/>
        </w:rPr>
        <w:t>IALA Guideline No</w:t>
      </w:r>
      <w:r>
        <w:rPr>
          <w:bCs w:val="0"/>
          <w:i/>
          <w:iCs/>
          <w:color w:val="0000FF"/>
        </w:rPr>
        <w:t>.</w:t>
      </w:r>
      <w:r w:rsidRPr="00D45366">
        <w:rPr>
          <w:bCs w:val="0"/>
          <w:i/>
          <w:iCs/>
          <w:color w:val="0000FF"/>
        </w:rPr>
        <w:t xml:space="preserve"> 1076</w:t>
      </w:r>
      <w:r>
        <w:rPr>
          <w:bCs w:val="0"/>
          <w:i/>
          <w:iCs/>
          <w:color w:val="0000FF"/>
        </w:rPr>
        <w:t xml:space="preserve"> on </w:t>
      </w:r>
      <w:r w:rsidRPr="00D45366">
        <w:rPr>
          <w:bCs w:val="0"/>
          <w:i/>
          <w:iCs/>
          <w:color w:val="0000FF"/>
        </w:rPr>
        <w:t>Building Conditioning of Lighthouses</w:t>
      </w:r>
    </w:p>
    <w:p w14:paraId="2C22CE95" w14:textId="77777777" w:rsidR="000E6F1B" w:rsidRDefault="000E6F1B" w:rsidP="00D45366">
      <w:pPr>
        <w:pStyle w:val="ReferenceNote"/>
        <w:pBdr>
          <w:bottom w:val="single" w:sz="4" w:space="0" w:color="auto"/>
        </w:pBdr>
        <w:rPr>
          <w:bCs w:val="0"/>
          <w:i/>
          <w:iCs/>
          <w:color w:val="0000FF"/>
        </w:rPr>
      </w:pPr>
      <w:r w:rsidRPr="00D45366">
        <w:rPr>
          <w:bCs w:val="0"/>
          <w:i/>
          <w:iCs/>
          <w:color w:val="0000FF"/>
        </w:rPr>
        <w:t>IALA Guideline No. 1080</w:t>
      </w:r>
      <w:r>
        <w:rPr>
          <w:bCs w:val="0"/>
          <w:i/>
          <w:iCs/>
          <w:color w:val="0000FF"/>
        </w:rPr>
        <w:t xml:space="preserve"> o</w:t>
      </w:r>
      <w:r w:rsidRPr="00D45366">
        <w:rPr>
          <w:bCs w:val="0"/>
          <w:i/>
          <w:iCs/>
          <w:color w:val="0000FF"/>
        </w:rPr>
        <w:t xml:space="preserve">n </w:t>
      </w:r>
      <w:r>
        <w:rPr>
          <w:bCs w:val="0"/>
          <w:i/>
          <w:iCs/>
          <w:color w:val="0000FF"/>
        </w:rPr>
        <w:t>t</w:t>
      </w:r>
      <w:r w:rsidRPr="00D45366">
        <w:rPr>
          <w:bCs w:val="0"/>
          <w:i/>
          <w:iCs/>
          <w:color w:val="0000FF"/>
        </w:rPr>
        <w:t>he Selection and Display of Heritage Artefacts</w:t>
      </w:r>
    </w:p>
    <w:p w14:paraId="4E5BF2BC" w14:textId="77777777" w:rsidR="000E6F1B" w:rsidRDefault="000E6F1B" w:rsidP="00E93519">
      <w:pPr>
        <w:pStyle w:val="ReferenceNote"/>
        <w:pBdr>
          <w:bottom w:val="single" w:sz="4" w:space="0" w:color="auto"/>
        </w:pBdr>
        <w:rPr>
          <w:bCs w:val="0"/>
          <w:i/>
          <w:iCs/>
          <w:color w:val="0000FF"/>
        </w:rPr>
      </w:pPr>
      <w:r>
        <w:rPr>
          <w:bCs w:val="0"/>
          <w:i/>
          <w:iCs/>
          <w:color w:val="0000FF"/>
        </w:rPr>
        <w:t>Report from the IALA Seminar on Heritage Issues of Introducing New Technologies in Aids to Navigation Santander, Spain in June 2009</w:t>
      </w:r>
    </w:p>
    <w:p w14:paraId="387BF083" w14:textId="77777777" w:rsidR="000E6F1B" w:rsidRDefault="000E6F1B" w:rsidP="00E93519">
      <w:pPr>
        <w:pStyle w:val="ReferenceNote"/>
        <w:pBdr>
          <w:bottom w:val="single" w:sz="4" w:space="0" w:color="auto"/>
        </w:pBdr>
        <w:rPr>
          <w:i/>
        </w:rPr>
      </w:pPr>
      <w:r>
        <w:rPr>
          <w:bCs w:val="0"/>
          <w:i/>
          <w:iCs/>
          <w:color w:val="0000FF"/>
        </w:rPr>
        <w:t>Report from the IALA Seminar on the Preservation of Lighthouse Heritage, Athens, Greece in June 2013</w:t>
      </w:r>
    </w:p>
    <w:p w14:paraId="05C69FBE" w14:textId="77777777" w:rsidR="000E6F1B" w:rsidRPr="004C72CD" w:rsidRDefault="000E6F1B" w:rsidP="00E93519">
      <w:pPr>
        <w:pStyle w:val="ReferenceNote"/>
        <w:pBdr>
          <w:bottom w:val="single" w:sz="4" w:space="0" w:color="auto"/>
        </w:pBdr>
        <w:rPr>
          <w:i/>
        </w:rPr>
      </w:pPr>
    </w:p>
    <w:p w14:paraId="2FEB00CF" w14:textId="77777777" w:rsidR="000E6F1B" w:rsidRDefault="000E6F1B"/>
    <w:sectPr w:rsidR="000E6F1B" w:rsidSect="004C7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40DE4" w14:textId="77777777" w:rsidR="00C1535D" w:rsidRDefault="00C1535D" w:rsidP="00C1535D">
      <w:pPr>
        <w:spacing w:after="0" w:line="240" w:lineRule="auto"/>
      </w:pPr>
      <w:r>
        <w:separator/>
      </w:r>
    </w:p>
  </w:endnote>
  <w:endnote w:type="continuationSeparator" w:id="0">
    <w:p w14:paraId="43463C03" w14:textId="77777777" w:rsidR="00C1535D" w:rsidRDefault="00C1535D" w:rsidP="00C15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BE589" w14:textId="77777777" w:rsidR="00C1535D" w:rsidRDefault="00C1535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71823" w14:textId="77777777" w:rsidR="00C1535D" w:rsidRDefault="00C1535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C6D3C" w14:textId="77777777" w:rsidR="00C1535D" w:rsidRDefault="00C1535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AD54C" w14:textId="77777777" w:rsidR="00C1535D" w:rsidRDefault="00C1535D" w:rsidP="00C1535D">
      <w:pPr>
        <w:spacing w:after="0" w:line="240" w:lineRule="auto"/>
      </w:pPr>
      <w:r>
        <w:separator/>
      </w:r>
    </w:p>
  </w:footnote>
  <w:footnote w:type="continuationSeparator" w:id="0">
    <w:p w14:paraId="313C47F1" w14:textId="77777777" w:rsidR="00C1535D" w:rsidRDefault="00C1535D" w:rsidP="00C15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B1832" w14:textId="77777777" w:rsidR="00C1535D" w:rsidRDefault="00C1535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813CA" w14:textId="290F6023" w:rsidR="00C1535D" w:rsidRDefault="00C1535D">
    <w:pPr>
      <w:pStyle w:val="Header"/>
    </w:pPr>
    <w:ins w:id="26" w:author="Mike Hadley (Home)" w:date="2012-04-18T16:57:00Z">
      <w:r>
        <w:tab/>
      </w:r>
      <w:r>
        <w:tab/>
      </w:r>
    </w:ins>
    <w:r>
      <w:t>EEP18/output/1</w:t>
    </w:r>
    <w:bookmarkStart w:id="27" w:name="_GoBack"/>
    <w:r w:rsidR="005D6643">
      <w:t>4</w:t>
    </w:r>
    <w:bookmarkEnd w:id="27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AB16D" w14:textId="77777777" w:rsidR="00C1535D" w:rsidRDefault="00C1535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D4C5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BD724AE0"/>
    <w:lvl w:ilvl="0">
      <w:start w:val="1"/>
      <w:numFmt w:val="decimal"/>
      <w:pStyle w:val="ChapterHeading"/>
      <w:lvlText w:val="Chapter %1"/>
      <w:lvlJc w:val="left"/>
      <w:pPr>
        <w:tabs>
          <w:tab w:val="num" w:pos="0"/>
        </w:tabs>
      </w:pPr>
      <w:rPr>
        <w:rFonts w:ascii="Arial" w:hAnsi="Arial" w:cs="Times New Roman" w:hint="default"/>
      </w:rPr>
    </w:lvl>
    <w:lvl w:ilvl="1">
      <w:start w:val="11"/>
      <w:numFmt w:val="decimal"/>
      <w:pStyle w:val="Heading2"/>
      <w:lvlText w:val="%1.%2"/>
      <w:lvlJc w:val="left"/>
      <w:pPr>
        <w:tabs>
          <w:tab w:val="num" w:pos="810"/>
        </w:tabs>
        <w:ind w:left="81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5EC901DF"/>
    <w:multiLevelType w:val="singleLevel"/>
    <w:tmpl w:val="55CA9F1C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</w:abstractNum>
  <w:abstractNum w:abstractNumId="3">
    <w:nsid w:val="669D7311"/>
    <w:multiLevelType w:val="hybridMultilevel"/>
    <w:tmpl w:val="6B88B9D2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E209CB"/>
    <w:multiLevelType w:val="hybridMultilevel"/>
    <w:tmpl w:val="E92E25C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2D81D91"/>
    <w:multiLevelType w:val="hybridMultilevel"/>
    <w:tmpl w:val="57F85BDA"/>
    <w:lvl w:ilvl="0" w:tplc="45E610E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CA9F1C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519"/>
    <w:rsid w:val="0000164B"/>
    <w:rsid w:val="000E6F1B"/>
    <w:rsid w:val="00127EC9"/>
    <w:rsid w:val="001666D2"/>
    <w:rsid w:val="003A15F1"/>
    <w:rsid w:val="003B0652"/>
    <w:rsid w:val="003B672F"/>
    <w:rsid w:val="00463B9E"/>
    <w:rsid w:val="00484F7A"/>
    <w:rsid w:val="004C7163"/>
    <w:rsid w:val="004C72CD"/>
    <w:rsid w:val="004D521C"/>
    <w:rsid w:val="005D6643"/>
    <w:rsid w:val="00707DF5"/>
    <w:rsid w:val="0088417C"/>
    <w:rsid w:val="00951F9A"/>
    <w:rsid w:val="00A31471"/>
    <w:rsid w:val="00BD0659"/>
    <w:rsid w:val="00C1535D"/>
    <w:rsid w:val="00C43144"/>
    <w:rsid w:val="00D45366"/>
    <w:rsid w:val="00DD4FE4"/>
    <w:rsid w:val="00E93519"/>
    <w:rsid w:val="00F53FE7"/>
    <w:rsid w:val="00F6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0EBA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7163"/>
    <w:pPr>
      <w:spacing w:after="200" w:line="276" w:lineRule="auto"/>
    </w:pPr>
    <w:rPr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351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PARAGRAPH"/>
    <w:link w:val="Heading2Char"/>
    <w:uiPriority w:val="99"/>
    <w:qFormat/>
    <w:rsid w:val="00E93519"/>
    <w:pPr>
      <w:numPr>
        <w:ilvl w:val="1"/>
        <w:numId w:val="3"/>
      </w:numPr>
      <w:tabs>
        <w:tab w:val="left" w:pos="630"/>
        <w:tab w:val="left" w:pos="2304"/>
        <w:tab w:val="right" w:leader="dot" w:pos="8647"/>
        <w:tab w:val="right" w:leader="dot" w:pos="8789"/>
      </w:tabs>
      <w:suppressAutoHyphens/>
      <w:spacing w:before="240" w:after="120" w:line="240" w:lineRule="auto"/>
      <w:ind w:right="374"/>
      <w:outlineLvl w:val="1"/>
    </w:pPr>
    <w:rPr>
      <w:rFonts w:ascii="Arial" w:hAnsi="Arial" w:cs="Arial"/>
      <w:color w:val="auto"/>
      <w:spacing w:val="8"/>
      <w:sz w:val="32"/>
      <w:szCs w:val="32"/>
      <w:lang w:eastAsia="zh-CN"/>
    </w:rPr>
  </w:style>
  <w:style w:type="paragraph" w:styleId="Heading3">
    <w:name w:val="heading 3"/>
    <w:basedOn w:val="Heading2"/>
    <w:next w:val="PARAGRAPH"/>
    <w:link w:val="Heading3Char"/>
    <w:uiPriority w:val="99"/>
    <w:qFormat/>
    <w:rsid w:val="00E93519"/>
    <w:pPr>
      <w:numPr>
        <w:ilvl w:val="2"/>
      </w:numPr>
      <w:tabs>
        <w:tab w:val="clear" w:pos="630"/>
        <w:tab w:val="clear" w:pos="2304"/>
        <w:tab w:val="clear" w:pos="8647"/>
        <w:tab w:val="clear" w:pos="8789"/>
        <w:tab w:val="left" w:pos="900"/>
      </w:tabs>
      <w:spacing w:after="60"/>
      <w:ind w:left="0" w:right="0" w:hanging="360"/>
      <w:outlineLvl w:val="2"/>
    </w:pPr>
    <w:rPr>
      <w:sz w:val="28"/>
      <w:szCs w:val="28"/>
    </w:rPr>
  </w:style>
  <w:style w:type="paragraph" w:styleId="Heading4">
    <w:name w:val="heading 4"/>
    <w:basedOn w:val="Heading3"/>
    <w:next w:val="PARAGRAPH"/>
    <w:link w:val="Heading4Char"/>
    <w:uiPriority w:val="99"/>
    <w:qFormat/>
    <w:rsid w:val="00E93519"/>
    <w:pPr>
      <w:numPr>
        <w:ilvl w:val="3"/>
      </w:numPr>
      <w:tabs>
        <w:tab w:val="clear" w:pos="900"/>
      </w:tabs>
      <w:spacing w:after="80"/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Heading4"/>
    <w:next w:val="PARAGRAPH"/>
    <w:link w:val="Heading5Char"/>
    <w:uiPriority w:val="99"/>
    <w:qFormat/>
    <w:rsid w:val="00E93519"/>
    <w:pPr>
      <w:numPr>
        <w:ilvl w:val="4"/>
      </w:numPr>
      <w:tabs>
        <w:tab w:val="clear" w:pos="0"/>
      </w:tabs>
      <w:ind w:left="720"/>
      <w:outlineLvl w:val="4"/>
    </w:pPr>
    <w:rPr>
      <w:i/>
      <w:u w:val="none"/>
    </w:rPr>
  </w:style>
  <w:style w:type="paragraph" w:styleId="Heading6">
    <w:name w:val="heading 6"/>
    <w:basedOn w:val="Heading5"/>
    <w:next w:val="PARAGRAPH"/>
    <w:link w:val="Heading6Char"/>
    <w:uiPriority w:val="99"/>
    <w:qFormat/>
    <w:rsid w:val="00E93519"/>
    <w:pPr>
      <w:numPr>
        <w:ilvl w:val="5"/>
      </w:numPr>
      <w:ind w:left="0"/>
      <w:outlineLvl w:val="5"/>
    </w:pPr>
  </w:style>
  <w:style w:type="paragraph" w:styleId="Heading7">
    <w:name w:val="heading 7"/>
    <w:basedOn w:val="Heading6"/>
    <w:next w:val="PARAGRAPH"/>
    <w:link w:val="Heading7Char"/>
    <w:uiPriority w:val="99"/>
    <w:qFormat/>
    <w:rsid w:val="00E93519"/>
    <w:pPr>
      <w:numPr>
        <w:ilvl w:val="6"/>
      </w:numPr>
      <w:ind w:left="360"/>
      <w:outlineLvl w:val="6"/>
    </w:pPr>
  </w:style>
  <w:style w:type="paragraph" w:styleId="Heading8">
    <w:name w:val="heading 8"/>
    <w:basedOn w:val="Heading7"/>
    <w:next w:val="PARAGRAPH"/>
    <w:link w:val="Heading8Char"/>
    <w:uiPriority w:val="99"/>
    <w:qFormat/>
    <w:rsid w:val="00E93519"/>
    <w:pPr>
      <w:numPr>
        <w:ilvl w:val="7"/>
      </w:numPr>
      <w:outlineLvl w:val="7"/>
    </w:pPr>
  </w:style>
  <w:style w:type="paragraph" w:styleId="Heading9">
    <w:name w:val="heading 9"/>
    <w:basedOn w:val="Heading8"/>
    <w:next w:val="PARAGRAPH"/>
    <w:link w:val="Heading9Char"/>
    <w:uiPriority w:val="99"/>
    <w:qFormat/>
    <w:rsid w:val="00E93519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351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93519"/>
    <w:rPr>
      <w:rFonts w:ascii="Arial" w:eastAsia="Times New Roman" w:hAnsi="Arial" w:cs="Arial"/>
      <w:b/>
      <w:bCs/>
      <w:spacing w:val="8"/>
      <w:sz w:val="32"/>
      <w:szCs w:val="32"/>
      <w:lang w:val="en-GB"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93519"/>
    <w:rPr>
      <w:rFonts w:ascii="Arial" w:eastAsia="Times New Roman" w:hAnsi="Arial" w:cs="Arial"/>
      <w:b/>
      <w:bCs/>
      <w:spacing w:val="8"/>
      <w:sz w:val="28"/>
      <w:szCs w:val="28"/>
      <w:lang w:val="en-GB"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93519"/>
    <w:rPr>
      <w:rFonts w:ascii="Arial" w:eastAsia="Times New Roman" w:hAnsi="Arial" w:cs="Arial"/>
      <w:b/>
      <w:bCs/>
      <w:spacing w:val="8"/>
      <w:sz w:val="24"/>
      <w:szCs w:val="24"/>
      <w:u w:val="single"/>
      <w:lang w:val="en-GB" w:eastAsia="zh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93519"/>
    <w:rPr>
      <w:rFonts w:ascii="Arial" w:eastAsia="Times New Roman" w:hAnsi="Arial" w:cs="Arial"/>
      <w:b/>
      <w:bCs/>
      <w:i/>
      <w:spacing w:val="8"/>
      <w:sz w:val="24"/>
      <w:szCs w:val="24"/>
      <w:lang w:val="en-GB" w:eastAsia="zh-C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93519"/>
    <w:rPr>
      <w:rFonts w:ascii="Arial" w:eastAsia="Times New Roman" w:hAnsi="Arial" w:cs="Arial"/>
      <w:b/>
      <w:bCs/>
      <w:i/>
      <w:spacing w:val="8"/>
      <w:sz w:val="24"/>
      <w:szCs w:val="24"/>
      <w:lang w:val="en-GB" w:eastAsia="zh-C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93519"/>
    <w:rPr>
      <w:rFonts w:ascii="Arial" w:eastAsia="Times New Roman" w:hAnsi="Arial" w:cs="Arial"/>
      <w:b/>
      <w:bCs/>
      <w:i/>
      <w:spacing w:val="8"/>
      <w:sz w:val="24"/>
      <w:szCs w:val="24"/>
      <w:lang w:val="en-GB" w:eastAsia="zh-C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93519"/>
    <w:rPr>
      <w:rFonts w:ascii="Arial" w:eastAsia="Times New Roman" w:hAnsi="Arial" w:cs="Arial"/>
      <w:b/>
      <w:bCs/>
      <w:i/>
      <w:spacing w:val="8"/>
      <w:sz w:val="24"/>
      <w:szCs w:val="24"/>
      <w:lang w:val="en-GB" w:eastAsia="zh-CN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93519"/>
    <w:rPr>
      <w:rFonts w:ascii="Arial" w:eastAsia="Times New Roman" w:hAnsi="Arial" w:cs="Arial"/>
      <w:b/>
      <w:bCs/>
      <w:i/>
      <w:spacing w:val="8"/>
      <w:sz w:val="24"/>
      <w:szCs w:val="24"/>
      <w:lang w:val="en-GB" w:eastAsia="zh-CN"/>
    </w:rPr>
  </w:style>
  <w:style w:type="paragraph" w:customStyle="1" w:styleId="PARAGRAPH">
    <w:name w:val="PARAGRAPH"/>
    <w:link w:val="PARAGRAPHChar1"/>
    <w:uiPriority w:val="99"/>
    <w:rsid w:val="00E93519"/>
    <w:pPr>
      <w:snapToGrid w:val="0"/>
      <w:spacing w:before="60" w:after="120"/>
      <w:jc w:val="both"/>
    </w:pPr>
    <w:rPr>
      <w:rFonts w:ascii="Times New Roman" w:eastAsia="Times New Roman" w:hAnsi="Times New Roman"/>
      <w:spacing w:val="8"/>
      <w:sz w:val="24"/>
      <w:szCs w:val="24"/>
      <w:lang w:eastAsia="zh-CN"/>
    </w:rPr>
  </w:style>
  <w:style w:type="paragraph" w:styleId="ListBullet">
    <w:name w:val="List Bullet"/>
    <w:basedOn w:val="PARAGRAPH"/>
    <w:uiPriority w:val="99"/>
    <w:rsid w:val="00E93519"/>
    <w:pPr>
      <w:numPr>
        <w:numId w:val="6"/>
      </w:numPr>
      <w:spacing w:before="0" w:after="100"/>
    </w:pPr>
  </w:style>
  <w:style w:type="paragraph" w:customStyle="1" w:styleId="ChapterHeading">
    <w:name w:val="Chapter Heading"/>
    <w:basedOn w:val="Heading1"/>
    <w:uiPriority w:val="99"/>
    <w:rsid w:val="00E93519"/>
    <w:pPr>
      <w:numPr>
        <w:numId w:val="3"/>
      </w:numPr>
      <w:pBdr>
        <w:bottom w:val="single" w:sz="2" w:space="1" w:color="000000"/>
      </w:pBdr>
      <w:tabs>
        <w:tab w:val="left" w:pos="567"/>
        <w:tab w:val="left" w:pos="2304"/>
      </w:tabs>
      <w:suppressAutoHyphens/>
      <w:spacing w:before="240" w:after="120" w:line="240" w:lineRule="auto"/>
      <w:ind w:right="-1"/>
    </w:pPr>
    <w:rPr>
      <w:rFonts w:ascii="Arial" w:hAnsi="Arial" w:cs="Arial"/>
      <w:color w:val="auto"/>
      <w:spacing w:val="8"/>
      <w:sz w:val="32"/>
      <w:szCs w:val="22"/>
      <w:lang w:eastAsia="zh-CN"/>
    </w:rPr>
  </w:style>
  <w:style w:type="paragraph" w:customStyle="1" w:styleId="ReferenceNote">
    <w:name w:val="Reference Note"/>
    <w:basedOn w:val="Normal"/>
    <w:uiPriority w:val="99"/>
    <w:rsid w:val="00E9351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left" w:pos="567"/>
        <w:tab w:val="right" w:leader="dot" w:pos="8647"/>
        <w:tab w:val="right" w:leader="dot" w:pos="8789"/>
        <w:tab w:val="right" w:leader="dot" w:pos="8931"/>
      </w:tabs>
      <w:suppressAutoHyphens/>
      <w:spacing w:before="120" w:after="120" w:line="240" w:lineRule="auto"/>
      <w:ind w:right="198"/>
      <w:jc w:val="both"/>
    </w:pPr>
    <w:rPr>
      <w:rFonts w:ascii="Arial" w:eastAsia="Times New Roman" w:hAnsi="Arial" w:cs="Arial"/>
      <w:bCs/>
      <w:lang w:eastAsia="ar-SA"/>
    </w:rPr>
  </w:style>
  <w:style w:type="character" w:customStyle="1" w:styleId="PARAGRAPHChar1">
    <w:name w:val="PARAGRAPH Char1"/>
    <w:link w:val="PARAGRAPH"/>
    <w:uiPriority w:val="99"/>
    <w:locked/>
    <w:rsid w:val="00E93519"/>
    <w:rPr>
      <w:rFonts w:ascii="Times New Roman" w:hAnsi="Times New Roman"/>
      <w:spacing w:val="8"/>
      <w:sz w:val="24"/>
      <w:lang w:eastAsia="zh-CN"/>
    </w:rPr>
  </w:style>
  <w:style w:type="paragraph" w:styleId="Footer">
    <w:name w:val="footer"/>
    <w:basedOn w:val="Normal"/>
    <w:link w:val="FooterChar"/>
    <w:uiPriority w:val="99"/>
    <w:rsid w:val="00E93519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3519"/>
    <w:rPr>
      <w:rFonts w:ascii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99"/>
    <w:qFormat/>
    <w:rsid w:val="00F53F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07D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DB9"/>
    <w:rPr>
      <w:rFonts w:ascii="Times New Roman" w:hAnsi="Times New Roman"/>
      <w:sz w:val="0"/>
      <w:szCs w:val="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C153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35D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566</Words>
  <Characters>3231</Characters>
  <Application>Microsoft Macintosh Word</Application>
  <DocSecurity>0</DocSecurity>
  <Lines>26</Lines>
  <Paragraphs>7</Paragraphs>
  <ScaleCrop>false</ScaleCrop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NLB</dc:creator>
  <cp:keywords/>
  <dc:description/>
  <cp:lastModifiedBy>Mike Hadley (Home)</cp:lastModifiedBy>
  <cp:revision>8</cp:revision>
  <dcterms:created xsi:type="dcterms:W3CDTF">2012-04-17T20:18:00Z</dcterms:created>
  <dcterms:modified xsi:type="dcterms:W3CDTF">2012-04-19T06:05:00Z</dcterms:modified>
</cp:coreProperties>
</file>